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14B947" w14:textId="77777777" w:rsidR="00DF5075" w:rsidRDefault="00C35F5F" w:rsidP="00DF5075">
      <w:pPr>
        <w:rPr>
          <w:rFonts w:asciiTheme="majorHAnsi" w:hAnsiTheme="majorHAnsi" w:cs="Arial"/>
          <w:b/>
          <w:color w:val="000000"/>
          <w:sz w:val="24"/>
          <w:szCs w:val="24"/>
        </w:rPr>
      </w:pPr>
      <w:r w:rsidRPr="00590DE0">
        <w:rPr>
          <w:rFonts w:asciiTheme="majorHAnsi" w:hAnsiTheme="majorHAnsi"/>
          <w:b/>
          <w:sz w:val="24"/>
          <w:szCs w:val="24"/>
        </w:rPr>
        <w:t xml:space="preserve">NMR Metabolomics Methods </w:t>
      </w:r>
      <w:r w:rsidRPr="006C5538">
        <w:rPr>
          <w:rFonts w:asciiTheme="majorHAnsi" w:hAnsiTheme="majorHAnsi"/>
          <w:b/>
          <w:sz w:val="24"/>
          <w:szCs w:val="24"/>
        </w:rPr>
        <w:t xml:space="preserve">for </w:t>
      </w:r>
      <w:r w:rsidR="00D23C34">
        <w:rPr>
          <w:rFonts w:asciiTheme="majorHAnsi" w:hAnsiTheme="majorHAnsi" w:cs="Arial"/>
          <w:b/>
          <w:color w:val="000000"/>
          <w:sz w:val="24"/>
          <w:szCs w:val="24"/>
        </w:rPr>
        <w:t>Barth Syndrome</w:t>
      </w:r>
      <w:r w:rsidR="00DF5075">
        <w:rPr>
          <w:rFonts w:asciiTheme="majorHAnsi" w:hAnsiTheme="majorHAnsi" w:cs="Arial"/>
          <w:b/>
          <w:color w:val="000000"/>
          <w:sz w:val="24"/>
          <w:szCs w:val="24"/>
        </w:rPr>
        <w:t xml:space="preserve"> Study</w:t>
      </w:r>
    </w:p>
    <w:p w14:paraId="43AA0579" w14:textId="5A4B234C" w:rsidR="006D20D4" w:rsidRPr="00DF5075" w:rsidRDefault="005077C7" w:rsidP="00DF5075">
      <w:pPr>
        <w:rPr>
          <w:rFonts w:cs="Arial"/>
          <w:b/>
        </w:rPr>
      </w:pPr>
      <w:r>
        <w:rPr>
          <w:rFonts w:asciiTheme="majorHAnsi" w:hAnsiTheme="majorHAnsi"/>
          <w:sz w:val="24"/>
          <w:szCs w:val="24"/>
        </w:rPr>
        <w:t xml:space="preserve">Aliquots of </w:t>
      </w:r>
      <w:r w:rsidR="003B241D">
        <w:rPr>
          <w:rFonts w:asciiTheme="majorHAnsi" w:hAnsiTheme="majorHAnsi"/>
          <w:sz w:val="24"/>
          <w:szCs w:val="24"/>
        </w:rPr>
        <w:t>plasma samples</w:t>
      </w:r>
      <w:r>
        <w:rPr>
          <w:rFonts w:asciiTheme="majorHAnsi" w:hAnsiTheme="majorHAnsi"/>
          <w:sz w:val="24"/>
          <w:szCs w:val="24"/>
        </w:rPr>
        <w:t xml:space="preserve"> (</w:t>
      </w:r>
      <w:r w:rsidR="003B241D">
        <w:rPr>
          <w:rFonts w:asciiTheme="majorHAnsi" w:hAnsiTheme="majorHAnsi"/>
          <w:sz w:val="24"/>
          <w:szCs w:val="24"/>
        </w:rPr>
        <w:t>125</w:t>
      </w:r>
      <w:r>
        <w:rPr>
          <w:rFonts w:asciiTheme="majorHAnsi" w:hAnsiTheme="majorHAnsi"/>
          <w:sz w:val="24"/>
          <w:szCs w:val="24"/>
        </w:rPr>
        <w:t xml:space="preserve"> </w:t>
      </w:r>
      <w:r w:rsidRPr="0032694E">
        <w:rPr>
          <w:rFonts w:asciiTheme="majorHAnsi" w:hAnsiTheme="majorHAnsi" w:cs="Arial"/>
          <w:sz w:val="24"/>
          <w:szCs w:val="24"/>
        </w:rPr>
        <w:t>µL</w:t>
      </w:r>
      <w:r>
        <w:rPr>
          <w:rFonts w:asciiTheme="majorHAnsi" w:hAnsiTheme="majorHAnsi" w:cs="Arial"/>
          <w:sz w:val="24"/>
          <w:szCs w:val="24"/>
        </w:rPr>
        <w:t xml:space="preserve">) were transferred into </w:t>
      </w:r>
      <w:r w:rsidR="001D2605" w:rsidRPr="001D2605">
        <w:rPr>
          <w:rFonts w:asciiTheme="majorHAnsi" w:hAnsiTheme="majorHAnsi" w:cs="Arial"/>
          <w:sz w:val="24"/>
          <w:szCs w:val="24"/>
        </w:rPr>
        <w:t>pre-labeled 2.0 mL low-bind Eppendorf</w:t>
      </w:r>
      <w:r w:rsidR="001D2605">
        <w:rPr>
          <w:rFonts w:asciiTheme="majorHAnsi" w:hAnsiTheme="majorHAnsi" w:cs="Arial"/>
          <w:sz w:val="24"/>
          <w:szCs w:val="24"/>
        </w:rPr>
        <w:t xml:space="preserve"> tubes</w:t>
      </w:r>
      <w:r>
        <w:rPr>
          <w:rFonts w:asciiTheme="majorHAnsi" w:hAnsiTheme="majorHAnsi" w:cs="Arial"/>
          <w:sz w:val="24"/>
          <w:szCs w:val="24"/>
        </w:rPr>
        <w:t xml:space="preserve"> for experimental samples.  For all samples </w:t>
      </w:r>
      <w:r w:rsidR="001D2605">
        <w:rPr>
          <w:rFonts w:asciiTheme="majorHAnsi" w:hAnsiTheme="majorHAnsi" w:cs="Arial"/>
          <w:sz w:val="24"/>
          <w:szCs w:val="24"/>
        </w:rPr>
        <w:t xml:space="preserve">125 </w:t>
      </w:r>
      <w:r w:rsidRPr="0032694E">
        <w:rPr>
          <w:rFonts w:asciiTheme="majorHAnsi" w:hAnsiTheme="majorHAnsi" w:cs="Arial"/>
          <w:sz w:val="24"/>
          <w:szCs w:val="24"/>
        </w:rPr>
        <w:t>µL</w:t>
      </w:r>
      <w:r>
        <w:rPr>
          <w:rFonts w:asciiTheme="majorHAnsi" w:hAnsiTheme="majorHAnsi" w:cs="Arial"/>
          <w:sz w:val="24"/>
          <w:szCs w:val="24"/>
        </w:rPr>
        <w:t xml:space="preserve"> of </w:t>
      </w:r>
      <w:del w:id="0" w:author="Pathmasiri, Wimal" w:date="2015-06-26T07:01:00Z">
        <w:r w:rsidDel="009A26B7">
          <w:rPr>
            <w:rFonts w:asciiTheme="majorHAnsi" w:hAnsiTheme="majorHAnsi" w:cs="Arial"/>
            <w:sz w:val="24"/>
            <w:szCs w:val="24"/>
          </w:rPr>
          <w:delText>90:10 D20: Chenomx ISTD solution (chemical shift indicator)</w:delText>
        </w:r>
      </w:del>
      <w:ins w:id="1" w:author="Pathmasiri, Wimal" w:date="2015-06-26T07:01:00Z">
        <w:r w:rsidR="009A26B7">
          <w:rPr>
            <w:rFonts w:asciiTheme="majorHAnsi" w:hAnsiTheme="majorHAnsi" w:cs="Arial"/>
            <w:sz w:val="24"/>
            <w:szCs w:val="24"/>
          </w:rPr>
          <w:t>0.9% Saline in D</w:t>
        </w:r>
        <w:r w:rsidR="009A26B7" w:rsidRPr="00C83476">
          <w:rPr>
            <w:rFonts w:asciiTheme="majorHAnsi" w:hAnsiTheme="majorHAnsi" w:cs="Arial"/>
            <w:sz w:val="24"/>
            <w:szCs w:val="24"/>
            <w:vertAlign w:val="subscript"/>
            <w:rPrChange w:id="2" w:author="Pathmasiri, Wimal" w:date="2015-06-26T07:10:00Z">
              <w:rPr>
                <w:rFonts w:asciiTheme="majorHAnsi" w:hAnsiTheme="majorHAnsi" w:cs="Arial"/>
                <w:sz w:val="24"/>
                <w:szCs w:val="24"/>
              </w:rPr>
            </w:rPrChange>
          </w:rPr>
          <w:t>2</w:t>
        </w:r>
        <w:r w:rsidR="009A26B7">
          <w:rPr>
            <w:rFonts w:asciiTheme="majorHAnsi" w:hAnsiTheme="majorHAnsi" w:cs="Arial"/>
            <w:sz w:val="24"/>
            <w:szCs w:val="24"/>
          </w:rPr>
          <w:t xml:space="preserve">O (containing 2 </w:t>
        </w:r>
        <w:proofErr w:type="spellStart"/>
        <w:r w:rsidR="009A26B7">
          <w:rPr>
            <w:rFonts w:asciiTheme="majorHAnsi" w:hAnsiTheme="majorHAnsi" w:cs="Arial"/>
            <w:sz w:val="24"/>
            <w:szCs w:val="24"/>
          </w:rPr>
          <w:t>mM</w:t>
        </w:r>
        <w:proofErr w:type="spellEnd"/>
        <w:r w:rsidR="009A26B7">
          <w:rPr>
            <w:rFonts w:asciiTheme="majorHAnsi" w:hAnsiTheme="majorHAnsi" w:cs="Arial"/>
            <w:sz w:val="24"/>
            <w:szCs w:val="24"/>
          </w:rPr>
          <w:t xml:space="preserve"> </w:t>
        </w:r>
        <w:proofErr w:type="spellStart"/>
        <w:r w:rsidR="009A26B7">
          <w:rPr>
            <w:rFonts w:asciiTheme="majorHAnsi" w:hAnsiTheme="majorHAnsi" w:cs="Arial"/>
            <w:sz w:val="24"/>
            <w:szCs w:val="24"/>
          </w:rPr>
          <w:t>Formate</w:t>
        </w:r>
        <w:proofErr w:type="spellEnd"/>
        <w:r w:rsidR="009A26B7">
          <w:rPr>
            <w:rFonts w:asciiTheme="majorHAnsi" w:hAnsiTheme="majorHAnsi" w:cs="Arial"/>
            <w:sz w:val="24"/>
            <w:szCs w:val="24"/>
          </w:rPr>
          <w:t xml:space="preserve"> </w:t>
        </w:r>
      </w:ins>
      <w:ins w:id="3" w:author="Pathmasiri, Wimal" w:date="2015-06-26T07:04:00Z">
        <w:r w:rsidR="009A26B7">
          <w:rPr>
            <w:rFonts w:asciiTheme="majorHAnsi" w:hAnsiTheme="majorHAnsi" w:cs="Arial"/>
            <w:sz w:val="24"/>
            <w:szCs w:val="24"/>
          </w:rPr>
          <w:t>(</w:t>
        </w:r>
      </w:ins>
      <w:ins w:id="4" w:author="Pathmasiri, Wimal" w:date="2015-06-26T07:01:00Z">
        <w:r w:rsidR="009A26B7">
          <w:rPr>
            <w:rFonts w:asciiTheme="majorHAnsi" w:hAnsiTheme="majorHAnsi" w:cs="Arial"/>
            <w:sz w:val="24"/>
            <w:szCs w:val="24"/>
          </w:rPr>
          <w:t>chemical shift indicator</w:t>
        </w:r>
      </w:ins>
      <w:ins w:id="5" w:author="Pathmasiri, Wimal" w:date="2015-06-26T07:04:00Z">
        <w:r w:rsidR="009A26B7">
          <w:rPr>
            <w:rFonts w:asciiTheme="majorHAnsi" w:hAnsiTheme="majorHAnsi" w:cs="Arial"/>
            <w:sz w:val="24"/>
            <w:szCs w:val="24"/>
          </w:rPr>
          <w:t>)</w:t>
        </w:r>
      </w:ins>
      <w:ins w:id="6" w:author="Pathmasiri, Wimal" w:date="2015-06-26T07:01:00Z">
        <w:r w:rsidR="009A26B7">
          <w:rPr>
            <w:rFonts w:asciiTheme="majorHAnsi" w:hAnsiTheme="majorHAnsi" w:cs="Arial"/>
            <w:sz w:val="24"/>
            <w:szCs w:val="24"/>
          </w:rPr>
          <w:t xml:space="preserve"> and 0.2% NaN</w:t>
        </w:r>
        <w:r w:rsidR="009A26B7" w:rsidRPr="00C83476">
          <w:rPr>
            <w:rFonts w:asciiTheme="majorHAnsi" w:hAnsiTheme="majorHAnsi" w:cs="Arial"/>
            <w:sz w:val="24"/>
            <w:szCs w:val="24"/>
            <w:vertAlign w:val="subscript"/>
            <w:rPrChange w:id="7" w:author="Pathmasiri, Wimal" w:date="2015-06-26T07:10:00Z">
              <w:rPr>
                <w:rFonts w:asciiTheme="majorHAnsi" w:hAnsiTheme="majorHAnsi" w:cs="Arial"/>
                <w:sz w:val="24"/>
                <w:szCs w:val="24"/>
              </w:rPr>
            </w:rPrChange>
          </w:rPr>
          <w:t>3</w:t>
        </w:r>
        <w:r w:rsidR="009A26B7">
          <w:rPr>
            <w:rFonts w:asciiTheme="majorHAnsi" w:hAnsiTheme="majorHAnsi" w:cs="Arial"/>
            <w:sz w:val="24"/>
            <w:szCs w:val="24"/>
          </w:rPr>
          <w:t xml:space="preserve"> </w:t>
        </w:r>
      </w:ins>
      <w:ins w:id="8" w:author="Pathmasiri, Wimal" w:date="2015-06-26T07:04:00Z">
        <w:r w:rsidR="009A26B7">
          <w:rPr>
            <w:rFonts w:asciiTheme="majorHAnsi" w:hAnsiTheme="majorHAnsi" w:cs="Arial"/>
            <w:sz w:val="24"/>
            <w:szCs w:val="24"/>
          </w:rPr>
          <w:t>(</w:t>
        </w:r>
      </w:ins>
      <w:ins w:id="9" w:author="Pathmasiri, Wimal" w:date="2015-06-26T07:01:00Z">
        <w:r w:rsidR="009A26B7">
          <w:rPr>
            <w:rFonts w:asciiTheme="majorHAnsi" w:hAnsiTheme="majorHAnsi" w:cs="Arial"/>
            <w:sz w:val="24"/>
            <w:szCs w:val="24"/>
          </w:rPr>
          <w:t>to prevent bacterial growth</w:t>
        </w:r>
      </w:ins>
      <w:ins w:id="10" w:author="Pathmasiri, Wimal" w:date="2015-06-26T07:04:00Z">
        <w:r w:rsidR="009A26B7">
          <w:rPr>
            <w:rFonts w:asciiTheme="majorHAnsi" w:hAnsiTheme="majorHAnsi" w:cs="Arial"/>
            <w:sz w:val="24"/>
            <w:szCs w:val="24"/>
          </w:rPr>
          <w:t>)</w:t>
        </w:r>
      </w:ins>
      <w:ins w:id="11" w:author="Pathmasiri, Wimal" w:date="2015-06-26T07:01:00Z">
        <w:r w:rsidR="009A26B7">
          <w:rPr>
            <w:rFonts w:asciiTheme="majorHAnsi" w:hAnsiTheme="majorHAnsi" w:cs="Arial"/>
            <w:sz w:val="24"/>
            <w:szCs w:val="24"/>
          </w:rPr>
          <w:t xml:space="preserve">) </w:t>
        </w:r>
      </w:ins>
      <w:del w:id="12" w:author="Pathmasiri, Wimal" w:date="2015-06-26T07:02:00Z">
        <w:r w:rsidDel="009A26B7">
          <w:rPr>
            <w:rFonts w:asciiTheme="majorHAnsi" w:hAnsiTheme="majorHAnsi" w:cs="Arial"/>
            <w:sz w:val="24"/>
            <w:szCs w:val="24"/>
          </w:rPr>
          <w:delText xml:space="preserve"> </w:delText>
        </w:r>
      </w:del>
      <w:r>
        <w:rPr>
          <w:rFonts w:asciiTheme="majorHAnsi" w:hAnsiTheme="majorHAnsi" w:cs="Arial"/>
          <w:sz w:val="24"/>
          <w:szCs w:val="24"/>
        </w:rPr>
        <w:t>was added to each tube and were vortexed for 2 min at 5000</w:t>
      </w:r>
      <w:r w:rsidR="001D2605">
        <w:rPr>
          <w:rFonts w:asciiTheme="majorHAnsi" w:hAnsiTheme="majorHAnsi" w:cs="Arial"/>
          <w:sz w:val="24"/>
          <w:szCs w:val="24"/>
        </w:rPr>
        <w:t xml:space="preserve"> </w:t>
      </w:r>
      <w:r>
        <w:rPr>
          <w:rFonts w:asciiTheme="majorHAnsi" w:hAnsiTheme="majorHAnsi" w:cs="Arial"/>
          <w:sz w:val="24"/>
          <w:szCs w:val="24"/>
        </w:rPr>
        <w:t xml:space="preserve">rpm.  The samples were then centrifuged at 16,000 </w:t>
      </w:r>
      <w:proofErr w:type="spellStart"/>
      <w:r>
        <w:rPr>
          <w:rFonts w:asciiTheme="majorHAnsi" w:hAnsiTheme="majorHAnsi" w:cs="Arial"/>
          <w:sz w:val="24"/>
          <w:szCs w:val="24"/>
        </w:rPr>
        <w:t>rcf</w:t>
      </w:r>
      <w:proofErr w:type="spellEnd"/>
      <w:r>
        <w:rPr>
          <w:rFonts w:asciiTheme="majorHAnsi" w:hAnsiTheme="majorHAnsi" w:cs="Arial"/>
          <w:sz w:val="24"/>
          <w:szCs w:val="24"/>
        </w:rPr>
        <w:t xml:space="preserve"> for 2 min. Total pools of the </w:t>
      </w:r>
      <w:r w:rsidR="00432BD2" w:rsidRPr="0032694E">
        <w:rPr>
          <w:rFonts w:asciiTheme="majorHAnsi" w:hAnsiTheme="majorHAnsi" w:cs="Arial"/>
          <w:sz w:val="24"/>
          <w:szCs w:val="24"/>
        </w:rPr>
        <w:t xml:space="preserve">samples were prepared </w:t>
      </w:r>
      <w:r w:rsidR="001D2605">
        <w:rPr>
          <w:rFonts w:asciiTheme="majorHAnsi" w:hAnsiTheme="majorHAnsi" w:cs="Arial"/>
          <w:sz w:val="24"/>
          <w:szCs w:val="24"/>
        </w:rPr>
        <w:t xml:space="preserve">(by using 12 </w:t>
      </w:r>
      <w:r w:rsidR="001D2605" w:rsidRPr="0032694E">
        <w:rPr>
          <w:rFonts w:asciiTheme="majorHAnsi" w:hAnsiTheme="majorHAnsi" w:cs="Arial"/>
          <w:sz w:val="24"/>
          <w:szCs w:val="24"/>
        </w:rPr>
        <w:t>µL</w:t>
      </w:r>
      <w:r w:rsidR="001D2605">
        <w:rPr>
          <w:rFonts w:asciiTheme="majorHAnsi" w:hAnsiTheme="majorHAnsi" w:cs="Arial"/>
          <w:sz w:val="24"/>
          <w:szCs w:val="24"/>
        </w:rPr>
        <w:t xml:space="preserve"> of each study sample) </w:t>
      </w:r>
      <w:r w:rsidR="00432BD2" w:rsidRPr="0032694E">
        <w:rPr>
          <w:rFonts w:asciiTheme="majorHAnsi" w:hAnsiTheme="majorHAnsi" w:cs="Arial"/>
          <w:sz w:val="24"/>
          <w:szCs w:val="24"/>
        </w:rPr>
        <w:t>to serve as QC samples</w:t>
      </w:r>
      <w:r w:rsidR="001D2605">
        <w:rPr>
          <w:rFonts w:asciiTheme="majorHAnsi" w:hAnsiTheme="majorHAnsi" w:cs="Arial"/>
          <w:sz w:val="24"/>
          <w:szCs w:val="24"/>
        </w:rPr>
        <w:t xml:space="preserve">, and </w:t>
      </w:r>
      <w:r w:rsidR="001D2605">
        <w:rPr>
          <w:rFonts w:asciiTheme="majorHAnsi" w:hAnsiTheme="majorHAnsi"/>
          <w:sz w:val="24"/>
          <w:szCs w:val="24"/>
        </w:rPr>
        <w:t xml:space="preserve">125 </w:t>
      </w:r>
      <w:r w:rsidR="001D2605" w:rsidRPr="0032694E">
        <w:rPr>
          <w:rFonts w:asciiTheme="majorHAnsi" w:hAnsiTheme="majorHAnsi" w:cs="Arial"/>
          <w:sz w:val="24"/>
          <w:szCs w:val="24"/>
        </w:rPr>
        <w:t>µL</w:t>
      </w:r>
      <w:r w:rsidR="001D2605">
        <w:rPr>
          <w:rFonts w:asciiTheme="majorHAnsi" w:hAnsiTheme="majorHAnsi" w:cs="Arial"/>
          <w:sz w:val="24"/>
          <w:szCs w:val="24"/>
        </w:rPr>
        <w:t xml:space="preserve">  aliquots of QC samples were processed in the same way as described above for study samples</w:t>
      </w:r>
      <w:r w:rsidR="00432BD2" w:rsidRPr="0032694E">
        <w:rPr>
          <w:rFonts w:asciiTheme="majorHAnsi" w:hAnsiTheme="majorHAnsi" w:cs="Arial"/>
          <w:sz w:val="24"/>
          <w:szCs w:val="24"/>
        </w:rPr>
        <w:t>.</w:t>
      </w:r>
      <w:r w:rsidR="0032694E" w:rsidRPr="0032694E">
        <w:rPr>
          <w:rFonts w:asciiTheme="majorHAnsi" w:hAnsiTheme="majorHAnsi" w:cs="Arial"/>
          <w:sz w:val="24"/>
          <w:szCs w:val="24"/>
        </w:rPr>
        <w:t xml:space="preserve">  </w:t>
      </w:r>
      <w:ins w:id="13" w:author="Pathmasiri, Wimal" w:date="2015-06-26T07:02:00Z">
        <w:r w:rsidR="009A26B7">
          <w:rPr>
            <w:rFonts w:asciiTheme="majorHAnsi" w:hAnsiTheme="majorHAnsi" w:cs="Arial"/>
            <w:sz w:val="24"/>
            <w:szCs w:val="24"/>
          </w:rPr>
          <w:t>A 200</w:t>
        </w:r>
      </w:ins>
      <w:ins w:id="14" w:author="Pathmasiri, Wimal" w:date="2015-06-26T07:03:00Z">
        <w:r w:rsidR="009A26B7">
          <w:rPr>
            <w:rFonts w:asciiTheme="majorHAnsi" w:hAnsiTheme="majorHAnsi" w:cs="Arial"/>
            <w:sz w:val="24"/>
            <w:szCs w:val="24"/>
          </w:rPr>
          <w:t xml:space="preserve"> </w:t>
        </w:r>
        <w:r w:rsidR="009A26B7" w:rsidRPr="0032694E">
          <w:rPr>
            <w:rFonts w:asciiTheme="majorHAnsi" w:hAnsiTheme="majorHAnsi" w:cs="Arial"/>
            <w:sz w:val="24"/>
            <w:szCs w:val="24"/>
          </w:rPr>
          <w:t>µ</w:t>
        </w:r>
        <w:proofErr w:type="gramStart"/>
        <w:r w:rsidR="009A26B7" w:rsidRPr="0032694E">
          <w:rPr>
            <w:rFonts w:asciiTheme="majorHAnsi" w:hAnsiTheme="majorHAnsi" w:cs="Arial"/>
            <w:sz w:val="24"/>
            <w:szCs w:val="24"/>
          </w:rPr>
          <w:t>L</w:t>
        </w:r>
        <w:r w:rsidR="009A26B7">
          <w:rPr>
            <w:rFonts w:asciiTheme="majorHAnsi" w:hAnsiTheme="majorHAnsi" w:cs="Arial"/>
            <w:sz w:val="24"/>
            <w:szCs w:val="24"/>
          </w:rPr>
          <w:t xml:space="preserve"> </w:t>
        </w:r>
      </w:ins>
      <w:ins w:id="15" w:author="Pathmasiri, Wimal" w:date="2015-06-26T13:21:00Z">
        <w:r w:rsidR="00244816">
          <w:rPr>
            <w:rFonts w:asciiTheme="majorHAnsi" w:hAnsiTheme="majorHAnsi" w:cs="Arial"/>
            <w:sz w:val="24"/>
            <w:szCs w:val="24"/>
          </w:rPr>
          <w:t xml:space="preserve"> </w:t>
        </w:r>
      </w:ins>
      <w:bookmarkStart w:id="16" w:name="_GoBack"/>
      <w:bookmarkEnd w:id="16"/>
      <w:ins w:id="17" w:author="Pathmasiri, Wimal" w:date="2015-06-26T07:03:00Z">
        <w:r w:rsidR="009A26B7">
          <w:rPr>
            <w:rFonts w:asciiTheme="majorHAnsi" w:hAnsiTheme="majorHAnsi" w:cs="Arial"/>
            <w:sz w:val="24"/>
            <w:szCs w:val="24"/>
          </w:rPr>
          <w:t>aliquot</w:t>
        </w:r>
        <w:proofErr w:type="gramEnd"/>
        <w:r w:rsidR="009A26B7">
          <w:rPr>
            <w:rFonts w:asciiTheme="majorHAnsi" w:hAnsiTheme="majorHAnsi" w:cs="Arial"/>
            <w:sz w:val="24"/>
            <w:szCs w:val="24"/>
          </w:rPr>
          <w:t xml:space="preserve"> of the </w:t>
        </w:r>
      </w:ins>
      <w:del w:id="18" w:author="Pathmasiri, Wimal" w:date="2015-06-26T07:03:00Z">
        <w:r w:rsidR="003B241D" w:rsidDel="009A26B7">
          <w:rPr>
            <w:rFonts w:asciiTheme="majorHAnsi" w:eastAsia="Times New Roman" w:hAnsiTheme="majorHAnsi" w:cs="Helvetica"/>
            <w:sz w:val="24"/>
            <w:szCs w:val="24"/>
          </w:rPr>
          <w:delText>The</w:delText>
        </w:r>
      </w:del>
      <w:r w:rsidR="003B241D">
        <w:rPr>
          <w:rFonts w:asciiTheme="majorHAnsi" w:eastAsia="Times New Roman" w:hAnsiTheme="majorHAnsi" w:cs="Helvetica"/>
          <w:sz w:val="24"/>
          <w:szCs w:val="24"/>
        </w:rPr>
        <w:t xml:space="preserve"> samples were then</w:t>
      </w:r>
      <w:r w:rsidR="00432BD2" w:rsidRPr="0032694E">
        <w:rPr>
          <w:rFonts w:asciiTheme="majorHAnsi" w:eastAsia="Times New Roman" w:hAnsiTheme="majorHAnsi" w:cs="Helvetica"/>
          <w:sz w:val="24"/>
          <w:szCs w:val="24"/>
        </w:rPr>
        <w:t xml:space="preserve"> transferred into </w:t>
      </w:r>
      <w:r w:rsidR="001D2605">
        <w:rPr>
          <w:rFonts w:asciiTheme="majorHAnsi" w:eastAsia="Times New Roman" w:hAnsiTheme="majorHAnsi" w:cs="Helvetica"/>
          <w:sz w:val="24"/>
          <w:szCs w:val="24"/>
        </w:rPr>
        <w:t>3</w:t>
      </w:r>
      <w:r w:rsidR="001D2605" w:rsidRPr="0032694E">
        <w:rPr>
          <w:rFonts w:asciiTheme="majorHAnsi" w:eastAsia="Times New Roman" w:hAnsiTheme="majorHAnsi" w:cs="Helvetica"/>
          <w:sz w:val="24"/>
          <w:szCs w:val="24"/>
        </w:rPr>
        <w:t xml:space="preserve"> </w:t>
      </w:r>
      <w:r w:rsidR="006D20D4" w:rsidRPr="0032694E">
        <w:rPr>
          <w:rFonts w:asciiTheme="majorHAnsi" w:eastAsia="Times New Roman" w:hAnsiTheme="majorHAnsi" w:cs="Helvetica"/>
          <w:sz w:val="24"/>
          <w:szCs w:val="24"/>
        </w:rPr>
        <w:t>mm NMR tubes (Bruker-</w:t>
      </w:r>
      <w:proofErr w:type="spellStart"/>
      <w:r w:rsidR="006D20D4" w:rsidRPr="0032694E">
        <w:rPr>
          <w:rFonts w:asciiTheme="majorHAnsi" w:eastAsia="Times New Roman" w:hAnsiTheme="majorHAnsi" w:cs="Helvetica"/>
          <w:sz w:val="24"/>
          <w:szCs w:val="24"/>
        </w:rPr>
        <w:t>Biospin</w:t>
      </w:r>
      <w:proofErr w:type="spellEnd"/>
      <w:r w:rsidR="006D20D4" w:rsidRPr="0032694E">
        <w:rPr>
          <w:rFonts w:asciiTheme="majorHAnsi" w:eastAsia="Times New Roman" w:hAnsiTheme="majorHAnsi" w:cs="Helvetica"/>
          <w:sz w:val="24"/>
          <w:szCs w:val="24"/>
        </w:rPr>
        <w:t xml:space="preserve">, Switzerland), which were kept </w:t>
      </w:r>
      <w:del w:id="19" w:author="Pathmasiri, Wimal" w:date="2015-06-26T07:03:00Z">
        <w:r w:rsidR="006D20D4" w:rsidRPr="0032694E" w:rsidDel="009A26B7">
          <w:rPr>
            <w:rFonts w:asciiTheme="majorHAnsi" w:eastAsia="Times New Roman" w:hAnsiTheme="majorHAnsi" w:cs="Helvetica"/>
            <w:sz w:val="24"/>
            <w:szCs w:val="24"/>
          </w:rPr>
          <w:delText>on ice</w:delText>
        </w:r>
      </w:del>
      <w:ins w:id="20" w:author="Pathmasiri, Wimal" w:date="2015-06-26T07:03:00Z">
        <w:r w:rsidR="009A26B7">
          <w:rPr>
            <w:rFonts w:asciiTheme="majorHAnsi" w:eastAsia="Times New Roman" w:hAnsiTheme="majorHAnsi" w:cs="Helvetica"/>
            <w:sz w:val="24"/>
            <w:szCs w:val="24"/>
          </w:rPr>
          <w:t>in a cooler with freeze packs</w:t>
        </w:r>
      </w:ins>
      <w:r w:rsidR="006D20D4" w:rsidRPr="0032694E">
        <w:rPr>
          <w:rFonts w:asciiTheme="majorHAnsi" w:eastAsia="Times New Roman" w:hAnsiTheme="majorHAnsi" w:cs="Helvetica"/>
          <w:sz w:val="24"/>
          <w:szCs w:val="24"/>
        </w:rPr>
        <w:t xml:space="preserve"> until data acquisition.</w:t>
      </w:r>
      <w:r w:rsidR="00432BD2" w:rsidRPr="0032694E">
        <w:rPr>
          <w:rFonts w:asciiTheme="majorHAnsi" w:eastAsia="Times New Roman" w:hAnsiTheme="majorHAnsi" w:cs="Helvetica"/>
          <w:sz w:val="24"/>
          <w:szCs w:val="24"/>
        </w:rPr>
        <w:t xml:space="preserve"> </w:t>
      </w:r>
    </w:p>
    <w:p w14:paraId="6CA0BF02" w14:textId="4E8F7E0B" w:rsidR="006D20D4" w:rsidRPr="00356D51" w:rsidRDefault="006D20D4" w:rsidP="006D20D4">
      <w:pPr>
        <w:rPr>
          <w:rFonts w:asciiTheme="majorHAnsi" w:eastAsia="Times New Roman" w:hAnsiTheme="majorHAnsi" w:cs="Helvetica"/>
          <w:color w:val="000000"/>
          <w:sz w:val="24"/>
          <w:szCs w:val="24"/>
        </w:rPr>
      </w:pPr>
      <w:r w:rsidRPr="00356D51">
        <w:rPr>
          <w:rFonts w:asciiTheme="majorHAnsi" w:eastAsia="Times New Roman" w:hAnsiTheme="majorHAnsi" w:cs="Helvetica"/>
          <w:color w:val="000000"/>
          <w:sz w:val="24"/>
          <w:szCs w:val="24"/>
          <w:vertAlign w:val="superscript"/>
        </w:rPr>
        <w:t>1</w:t>
      </w:r>
      <w:r w:rsidRPr="00356D51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H NMR spectra of plasma samples were acquired on a Bruker </w:t>
      </w:r>
      <w:proofErr w:type="spellStart"/>
      <w:r w:rsidRPr="00356D51">
        <w:rPr>
          <w:rFonts w:asciiTheme="majorHAnsi" w:eastAsia="Times New Roman" w:hAnsiTheme="majorHAnsi" w:cs="Helvetica"/>
          <w:color w:val="000000"/>
          <w:sz w:val="24"/>
          <w:szCs w:val="24"/>
        </w:rPr>
        <w:t>Avance</w:t>
      </w:r>
      <w:proofErr w:type="spellEnd"/>
      <w:r w:rsidRPr="00356D51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III </w:t>
      </w:r>
      <w:del w:id="21" w:author="Pathmasiri, Wimal" w:date="2015-06-26T07:21:00Z">
        <w:r w:rsidRPr="00356D51" w:rsidDel="00112163">
          <w:rPr>
            <w:rFonts w:asciiTheme="majorHAnsi" w:eastAsia="Times New Roman" w:hAnsiTheme="majorHAnsi" w:cs="Helvetica"/>
            <w:color w:val="000000"/>
            <w:sz w:val="24"/>
            <w:szCs w:val="24"/>
          </w:rPr>
          <w:delText xml:space="preserve">700 </w:delText>
        </w:r>
      </w:del>
      <w:ins w:id="22" w:author="Pathmasiri, Wimal" w:date="2015-06-26T07:21:00Z">
        <w:r w:rsidR="00112163">
          <w:rPr>
            <w:rFonts w:asciiTheme="majorHAnsi" w:eastAsia="Times New Roman" w:hAnsiTheme="majorHAnsi" w:cs="Helvetica"/>
            <w:color w:val="000000"/>
            <w:sz w:val="24"/>
            <w:szCs w:val="24"/>
          </w:rPr>
          <w:t>950</w:t>
        </w:r>
        <w:r w:rsidR="00112163" w:rsidRPr="00356D51">
          <w:rPr>
            <w:rFonts w:asciiTheme="majorHAnsi" w:eastAsia="Times New Roman" w:hAnsiTheme="majorHAnsi" w:cs="Helvetica"/>
            <w:color w:val="000000"/>
            <w:sz w:val="24"/>
            <w:szCs w:val="24"/>
          </w:rPr>
          <w:t xml:space="preserve"> </w:t>
        </w:r>
      </w:ins>
      <w:r w:rsidRPr="00356D51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MHz NMR </w:t>
      </w:r>
      <w:r w:rsidRPr="00FB4AB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spectrometer </w:t>
      </w:r>
      <w:r w:rsidRPr="00FB4AB8">
        <w:rPr>
          <w:rFonts w:asciiTheme="majorHAnsi" w:hAnsiTheme="majorHAnsi" w:cstheme="majorBidi"/>
          <w:sz w:val="24"/>
          <w:szCs w:val="24"/>
        </w:rPr>
        <w:t xml:space="preserve"> (located at the David H. Murdock Research Institute at Kannapolis, NC, USA) </w:t>
      </w:r>
      <w:r w:rsidRPr="00FB4AB8">
        <w:rPr>
          <w:rFonts w:asciiTheme="majorHAnsi" w:eastAsia="Times New Roman" w:hAnsiTheme="majorHAnsi" w:cs="Helvetica"/>
          <w:color w:val="000000"/>
          <w:sz w:val="24"/>
          <w:szCs w:val="24"/>
        </w:rPr>
        <w:t>using a 5 mm cryogenically cooled ATMA inverse probe and ambient temperature of 25</w:t>
      </w:r>
      <w:r w:rsidRPr="00FB4AB8">
        <w:rPr>
          <w:rFonts w:ascii="Cambria Math" w:eastAsia="Times New Roman" w:hAnsi="Cambria Math" w:cs="Cambria Math"/>
          <w:color w:val="000000"/>
          <w:sz w:val="24"/>
          <w:szCs w:val="24"/>
        </w:rPr>
        <w:t>℃</w:t>
      </w:r>
      <w:r w:rsidRPr="00FB4AB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. </w:t>
      </w:r>
      <w:r w:rsidR="00051C93" w:rsidRPr="00FB4AB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A </w:t>
      </w:r>
      <w:r w:rsidR="001D2605" w:rsidRPr="00FB4AB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cpmgpr1d </w:t>
      </w:r>
      <w:r w:rsidR="00051C93" w:rsidRPr="00FB4AB8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pulse </w:t>
      </w:r>
      <w:r w:rsidR="00051C93" w:rsidRPr="00B15AE4">
        <w:rPr>
          <w:rFonts w:asciiTheme="majorHAnsi" w:eastAsia="Times New Roman" w:hAnsiTheme="majorHAnsi" w:cs="Helvetica"/>
          <w:color w:val="000000"/>
          <w:sz w:val="24"/>
          <w:szCs w:val="24"/>
        </w:rPr>
        <w:t>sequence</w:t>
      </w:r>
      <w:r w:rsidR="001D2605" w:rsidRPr="00B15AE4">
        <w:rPr>
          <w:rFonts w:asciiTheme="majorHAnsi" w:eastAsia="Times New Roman" w:hAnsiTheme="majorHAnsi" w:cs="Helvetica"/>
          <w:color w:val="000000"/>
          <w:sz w:val="24"/>
          <w:szCs w:val="24"/>
        </w:rPr>
        <w:t>s</w:t>
      </w:r>
      <w:r w:rsidRPr="00317E11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used for data acquisition. For each sample </w:t>
      </w:r>
      <w:del w:id="23" w:author="Pathmasiri, Wimal" w:date="2015-06-26T07:34:00Z">
        <w:r w:rsidR="006E7E06" w:rsidRPr="00317E11" w:rsidDel="008F154E">
          <w:rPr>
            <w:rFonts w:asciiTheme="majorHAnsi" w:eastAsia="Times New Roman" w:hAnsiTheme="majorHAnsi" w:cs="Helvetica"/>
            <w:color w:val="000000"/>
            <w:sz w:val="24"/>
            <w:szCs w:val="24"/>
          </w:rPr>
          <w:delText>256</w:delText>
        </w:r>
        <w:r w:rsidRPr="00317E11" w:rsidDel="008F154E">
          <w:rPr>
            <w:rFonts w:asciiTheme="majorHAnsi" w:eastAsia="Times New Roman" w:hAnsiTheme="majorHAnsi" w:cs="Helvetica"/>
            <w:color w:val="000000"/>
            <w:sz w:val="24"/>
            <w:szCs w:val="24"/>
          </w:rPr>
          <w:delText xml:space="preserve"> </w:delText>
        </w:r>
      </w:del>
      <w:ins w:id="24" w:author="Pathmasiri, Wimal" w:date="2015-06-26T07:34:00Z">
        <w:r w:rsidR="008F154E" w:rsidRPr="00317E11">
          <w:rPr>
            <w:rFonts w:asciiTheme="majorHAnsi" w:eastAsia="Times New Roman" w:hAnsiTheme="majorHAnsi" w:cs="Helvetica"/>
            <w:color w:val="000000"/>
            <w:sz w:val="24"/>
            <w:szCs w:val="24"/>
          </w:rPr>
          <w:t xml:space="preserve">128 </w:t>
        </w:r>
      </w:ins>
      <w:proofErr w:type="gramStart"/>
      <w:r w:rsidRPr="00B15AE4">
        <w:rPr>
          <w:rFonts w:asciiTheme="majorHAnsi" w:eastAsia="Times New Roman" w:hAnsiTheme="majorHAnsi" w:cs="Helvetica"/>
          <w:color w:val="000000"/>
          <w:sz w:val="24"/>
          <w:szCs w:val="24"/>
        </w:rPr>
        <w:t>transients</w:t>
      </w:r>
      <w:proofErr w:type="gramEnd"/>
      <w:r w:rsidRPr="00B15AE4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were collected into </w:t>
      </w:r>
      <w:r w:rsidR="006023BE" w:rsidRPr="00B15AE4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64k </w:t>
      </w:r>
      <w:r w:rsidRPr="00B15AE4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data points using a spectral width of </w:t>
      </w:r>
      <w:r w:rsidR="00051C93" w:rsidRPr="00B15AE4">
        <w:rPr>
          <w:rFonts w:asciiTheme="majorHAnsi" w:eastAsia="Times New Roman" w:hAnsiTheme="majorHAnsi" w:cs="Helvetica"/>
          <w:color w:val="000000"/>
          <w:sz w:val="24"/>
          <w:szCs w:val="24"/>
        </w:rPr>
        <w:t>12.</w:t>
      </w:r>
      <w:del w:id="25" w:author="Pathmasiri, Wimal" w:date="2015-06-26T07:34:00Z">
        <w:r w:rsidR="00051C93" w:rsidRPr="00B15AE4" w:rsidDel="008F154E">
          <w:rPr>
            <w:rFonts w:asciiTheme="majorHAnsi" w:eastAsia="Times New Roman" w:hAnsiTheme="majorHAnsi" w:cs="Helvetica"/>
            <w:color w:val="000000"/>
            <w:sz w:val="24"/>
            <w:szCs w:val="24"/>
          </w:rPr>
          <w:delText xml:space="preserve">02 </w:delText>
        </w:r>
      </w:del>
      <w:ins w:id="26" w:author="Pathmasiri, Wimal" w:date="2015-06-26T07:34:00Z">
        <w:r w:rsidR="008F154E" w:rsidRPr="00B15AE4">
          <w:rPr>
            <w:rFonts w:asciiTheme="majorHAnsi" w:eastAsia="Times New Roman" w:hAnsiTheme="majorHAnsi" w:cs="Helvetica"/>
            <w:color w:val="000000"/>
            <w:sz w:val="24"/>
            <w:szCs w:val="24"/>
          </w:rPr>
          <w:t xml:space="preserve">03 </w:t>
        </w:r>
      </w:ins>
      <w:del w:id="27" w:author="Pathmasiri, Wimal" w:date="2015-06-26T07:34:00Z">
        <w:r w:rsidR="00051C93" w:rsidRPr="00B15AE4" w:rsidDel="008F154E">
          <w:rPr>
            <w:rFonts w:asciiTheme="majorHAnsi" w:eastAsia="Times New Roman" w:hAnsiTheme="majorHAnsi" w:cs="Helvetica"/>
            <w:color w:val="000000"/>
            <w:sz w:val="24"/>
            <w:szCs w:val="24"/>
          </w:rPr>
          <w:delText>kHz</w:delText>
        </w:r>
      </w:del>
      <w:ins w:id="28" w:author="Pathmasiri, Wimal" w:date="2015-06-26T07:34:00Z">
        <w:r w:rsidR="008F154E" w:rsidRPr="00B15AE4">
          <w:rPr>
            <w:rFonts w:asciiTheme="majorHAnsi" w:eastAsia="Times New Roman" w:hAnsiTheme="majorHAnsi" w:cs="Helvetica"/>
            <w:color w:val="000000"/>
            <w:sz w:val="24"/>
            <w:szCs w:val="24"/>
          </w:rPr>
          <w:t>ppm</w:t>
        </w:r>
      </w:ins>
      <w:del w:id="29" w:author="Pathmasiri, Wimal" w:date="2015-06-26T07:04:00Z">
        <w:r w:rsidR="00051C93" w:rsidRPr="00B15AE4" w:rsidDel="009A26B7">
          <w:rPr>
            <w:rFonts w:asciiTheme="majorHAnsi" w:eastAsia="Times New Roman" w:hAnsiTheme="majorHAnsi" w:cs="Helvetica"/>
            <w:color w:val="000000"/>
            <w:sz w:val="24"/>
            <w:szCs w:val="24"/>
          </w:rPr>
          <w:delText xml:space="preserve"> </w:delText>
        </w:r>
      </w:del>
      <w:r w:rsidRPr="00B15AE4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, 2 s relaxation delay, </w:t>
      </w:r>
      <w:ins w:id="30" w:author="Pathmasiri, Wimal" w:date="2015-06-26T07:35:00Z">
        <w:r w:rsidR="008F154E" w:rsidRPr="00B15AE4">
          <w:rPr>
            <w:rFonts w:asciiTheme="majorHAnsi" w:hAnsiTheme="majorHAnsi"/>
            <w:sz w:val="24"/>
            <w:szCs w:val="24"/>
            <w:rPrChange w:id="31" w:author="Mercier, Kelly" w:date="2015-06-26T10:19:00Z">
              <w:rPr/>
            </w:rPrChange>
          </w:rPr>
          <w:t>400 µs fixed echo time, loop for T2 filter (l4</w:t>
        </w:r>
        <w:proofErr w:type="gramStart"/>
        <w:r w:rsidR="008F154E" w:rsidRPr="00B15AE4">
          <w:rPr>
            <w:rFonts w:asciiTheme="majorHAnsi" w:hAnsiTheme="majorHAnsi"/>
            <w:sz w:val="24"/>
            <w:szCs w:val="24"/>
            <w:rPrChange w:id="32" w:author="Mercier, Kelly" w:date="2015-06-26T10:19:00Z">
              <w:rPr/>
            </w:rPrChange>
          </w:rPr>
          <w:t>)=</w:t>
        </w:r>
        <w:proofErr w:type="gramEnd"/>
        <w:r w:rsidR="008F154E" w:rsidRPr="00B15AE4">
          <w:rPr>
            <w:rFonts w:asciiTheme="majorHAnsi" w:hAnsiTheme="majorHAnsi"/>
            <w:sz w:val="24"/>
            <w:szCs w:val="24"/>
            <w:rPrChange w:id="33" w:author="Mercier, Kelly" w:date="2015-06-26T10:19:00Z">
              <w:rPr/>
            </w:rPrChange>
          </w:rPr>
          <w:t xml:space="preserve">80, </w:t>
        </w:r>
      </w:ins>
      <w:r w:rsidRPr="00B15AE4">
        <w:rPr>
          <w:rFonts w:asciiTheme="majorHAnsi" w:eastAsia="Times New Roman" w:hAnsiTheme="majorHAnsi" w:cs="Helvetica"/>
          <w:color w:val="000000"/>
          <w:sz w:val="24"/>
          <w:szCs w:val="24"/>
        </w:rPr>
        <w:t>and an acquisition time of 2.</w:t>
      </w:r>
      <w:del w:id="34" w:author="Pathmasiri, Wimal" w:date="2015-06-26T07:35:00Z">
        <w:r w:rsidRPr="00B15AE4" w:rsidDel="008F154E">
          <w:rPr>
            <w:rFonts w:asciiTheme="majorHAnsi" w:eastAsia="Times New Roman" w:hAnsiTheme="majorHAnsi" w:cs="Helvetica"/>
            <w:color w:val="000000"/>
            <w:sz w:val="24"/>
            <w:szCs w:val="24"/>
          </w:rPr>
          <w:delText xml:space="preserve">324s </w:delText>
        </w:r>
      </w:del>
      <w:ins w:id="35" w:author="Pathmasiri, Wimal" w:date="2015-06-26T07:35:00Z">
        <w:r w:rsidR="008F154E" w:rsidRPr="00B15AE4">
          <w:rPr>
            <w:rFonts w:asciiTheme="majorHAnsi" w:eastAsia="Times New Roman" w:hAnsiTheme="majorHAnsi" w:cs="Helvetica"/>
            <w:color w:val="000000"/>
            <w:sz w:val="24"/>
            <w:szCs w:val="24"/>
          </w:rPr>
          <w:t xml:space="preserve">866 s </w:t>
        </w:r>
      </w:ins>
      <w:r w:rsidRPr="00B15AE4">
        <w:rPr>
          <w:rFonts w:asciiTheme="majorHAnsi" w:eastAsia="Times New Roman" w:hAnsiTheme="majorHAnsi" w:cs="Helvetica"/>
          <w:color w:val="000000"/>
          <w:sz w:val="24"/>
          <w:szCs w:val="24"/>
        </w:rPr>
        <w:t>per FID.</w:t>
      </w:r>
      <w:r w:rsidR="0057063B" w:rsidRPr="00B15AE4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</w:t>
      </w:r>
      <w:r w:rsidRPr="00B15AE4">
        <w:rPr>
          <w:rFonts w:asciiTheme="majorHAnsi" w:hAnsiTheme="majorHAnsi" w:cstheme="majorBidi"/>
          <w:sz w:val="24"/>
          <w:szCs w:val="24"/>
        </w:rPr>
        <w:t>The water resonance was suppressed using resonance irradiation during the relaxation delay. Spectra</w:t>
      </w:r>
      <w:r w:rsidRPr="00FB4AB8">
        <w:rPr>
          <w:rFonts w:asciiTheme="majorHAnsi" w:hAnsiTheme="majorHAnsi" w:cstheme="majorBidi"/>
          <w:sz w:val="24"/>
          <w:szCs w:val="24"/>
        </w:rPr>
        <w:t xml:space="preserve"> were zero filled, and Fourier transformed after exponential multiplication with line</w:t>
      </w:r>
      <w:r w:rsidRPr="00356D51">
        <w:rPr>
          <w:rFonts w:asciiTheme="majorHAnsi" w:hAnsiTheme="majorHAnsi" w:cstheme="majorBidi"/>
          <w:sz w:val="24"/>
          <w:szCs w:val="24"/>
        </w:rPr>
        <w:t xml:space="preserve"> broadening factor of 0.5. Phase and baseline of the spectra were manually corrected for each spectrum. Spectra were referenced internally to the </w:t>
      </w:r>
      <w:proofErr w:type="spellStart"/>
      <w:r w:rsidR="006023BE">
        <w:rPr>
          <w:rFonts w:asciiTheme="majorHAnsi" w:hAnsiTheme="majorHAnsi" w:cstheme="majorBidi"/>
          <w:sz w:val="24"/>
          <w:szCs w:val="24"/>
        </w:rPr>
        <w:t>formate</w:t>
      </w:r>
      <w:proofErr w:type="spellEnd"/>
      <w:r w:rsidR="006023BE" w:rsidRPr="00356D51">
        <w:rPr>
          <w:rFonts w:asciiTheme="majorHAnsi" w:hAnsiTheme="majorHAnsi" w:cstheme="majorBidi"/>
          <w:sz w:val="24"/>
          <w:szCs w:val="24"/>
        </w:rPr>
        <w:t xml:space="preserve"> </w:t>
      </w:r>
      <w:r w:rsidRPr="00356D51">
        <w:rPr>
          <w:rFonts w:asciiTheme="majorHAnsi" w:hAnsiTheme="majorHAnsi" w:cstheme="majorBidi"/>
          <w:sz w:val="24"/>
          <w:szCs w:val="24"/>
        </w:rPr>
        <w:t>signal. The quality of each NMR spectrum was assessed for the level of noise and alignment of identified markers. Spectra were assessed for missing data and underwent quality checks.</w:t>
      </w:r>
    </w:p>
    <w:p w14:paraId="6DCC9793" w14:textId="5E456413" w:rsidR="006D20D4" w:rsidRDefault="006D20D4" w:rsidP="00D84E74">
      <w:pPr>
        <w:jc w:val="both"/>
        <w:rPr>
          <w:ins w:id="36" w:author="Mercier, Kelly" w:date="2015-06-26T10:19:00Z"/>
          <w:rFonts w:ascii="Cambria" w:eastAsia="Times New Roman" w:hAnsi="Cambria" w:cs="Helvetica"/>
          <w:color w:val="000000"/>
          <w:sz w:val="24"/>
          <w:szCs w:val="24"/>
        </w:rPr>
      </w:pP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NMR spectra were </w:t>
      </w:r>
      <w:r w:rsidR="00FA050E">
        <w:rPr>
          <w:rFonts w:asciiTheme="majorHAnsi" w:eastAsia="Times New Roman" w:hAnsiTheme="majorHAnsi" w:cs="Helvetica"/>
          <w:color w:val="000000"/>
          <w:sz w:val="24"/>
          <w:szCs w:val="24"/>
        </w:rPr>
        <w:t>pre-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processed using </w:t>
      </w:r>
      <w:r>
        <w:rPr>
          <w:rFonts w:asciiTheme="majorHAnsi" w:eastAsia="Times New Roman" w:hAnsiTheme="majorHAnsi" w:cs="Helvetica"/>
          <w:color w:val="000000"/>
          <w:sz w:val="24"/>
          <w:szCs w:val="24"/>
        </w:rPr>
        <w:t>ACD 1D NMR Processor 12.0 (ACD Labs, Toronto, CA)</w:t>
      </w:r>
      <w:r w:rsidR="00FA050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for metabolomics analysis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.  </w:t>
      </w:r>
      <w:r w:rsidR="00F17C25">
        <w:rPr>
          <w:rFonts w:asciiTheme="majorHAnsi" w:eastAsia="Times New Roman" w:hAnsiTheme="majorHAnsi" w:cs="Helvetica"/>
          <w:color w:val="000000"/>
          <w:sz w:val="24"/>
          <w:szCs w:val="24"/>
        </w:rPr>
        <w:t>NMR bins (0.</w:t>
      </w:r>
      <w:del w:id="37" w:author="Pathmasiri, Wimal" w:date="2015-06-26T07:07:00Z">
        <w:r w:rsidR="00F17C25" w:rsidDel="009A26B7">
          <w:rPr>
            <w:rFonts w:asciiTheme="majorHAnsi" w:eastAsia="Times New Roman" w:hAnsiTheme="majorHAnsi" w:cs="Helvetica"/>
            <w:color w:val="000000"/>
            <w:sz w:val="24"/>
            <w:szCs w:val="24"/>
          </w:rPr>
          <w:delText>1</w:delText>
        </w:r>
        <w:r w:rsidR="0058724C" w:rsidDel="009A26B7">
          <w:rPr>
            <w:rFonts w:asciiTheme="majorHAnsi" w:eastAsia="Times New Roman" w:hAnsiTheme="majorHAnsi" w:cs="Helvetica"/>
            <w:color w:val="000000"/>
            <w:sz w:val="24"/>
            <w:szCs w:val="24"/>
          </w:rPr>
          <w:delText>0</w:delText>
        </w:r>
        <w:r w:rsidR="00F17C25" w:rsidDel="009A26B7">
          <w:rPr>
            <w:rFonts w:asciiTheme="majorHAnsi" w:eastAsia="Times New Roman" w:hAnsiTheme="majorHAnsi" w:cs="Helvetica"/>
            <w:color w:val="000000"/>
            <w:sz w:val="24"/>
            <w:szCs w:val="24"/>
          </w:rPr>
          <w:delText xml:space="preserve"> </w:delText>
        </w:r>
      </w:del>
      <w:ins w:id="38" w:author="Pathmasiri, Wimal" w:date="2015-06-26T07:07:00Z">
        <w:r w:rsidR="009A26B7">
          <w:rPr>
            <w:rFonts w:asciiTheme="majorHAnsi" w:eastAsia="Times New Roman" w:hAnsiTheme="majorHAnsi" w:cs="Helvetica"/>
            <w:color w:val="000000"/>
            <w:sz w:val="24"/>
            <w:szCs w:val="24"/>
          </w:rPr>
          <w:t xml:space="preserve">70 </w:t>
        </w:r>
      </w:ins>
      <w:r w:rsidR="0058724C">
        <w:rPr>
          <w:rFonts w:asciiTheme="majorHAnsi" w:eastAsia="Times New Roman" w:hAnsiTheme="majorHAnsi" w:cs="Helvetica"/>
          <w:color w:val="000000"/>
          <w:sz w:val="24"/>
          <w:szCs w:val="24"/>
        </w:rPr>
        <w:t>–</w:t>
      </w:r>
      <w:r w:rsidR="00F17C25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</w:t>
      </w:r>
      <w:del w:id="39" w:author="Pathmasiri, Wimal" w:date="2015-06-26T07:07:00Z">
        <w:r w:rsidR="0058724C" w:rsidDel="009A26B7">
          <w:rPr>
            <w:rFonts w:asciiTheme="majorHAnsi" w:eastAsia="Times New Roman" w:hAnsiTheme="majorHAnsi" w:cs="Helvetica"/>
            <w:color w:val="000000"/>
            <w:sz w:val="24"/>
            <w:szCs w:val="24"/>
          </w:rPr>
          <w:delText>8.17</w:delText>
        </w:r>
      </w:del>
      <w:ins w:id="40" w:author="Pathmasiri, Wimal" w:date="2015-06-26T07:07:00Z">
        <w:r w:rsidR="009A26B7">
          <w:rPr>
            <w:rFonts w:asciiTheme="majorHAnsi" w:eastAsia="Times New Roman" w:hAnsiTheme="majorHAnsi" w:cs="Helvetica"/>
            <w:color w:val="000000"/>
            <w:sz w:val="24"/>
            <w:szCs w:val="24"/>
          </w:rPr>
          <w:t>7.75</w:t>
        </w:r>
      </w:ins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ppm) were made after </w:t>
      </w:r>
      <w:r>
        <w:rPr>
          <w:rFonts w:asciiTheme="majorHAnsi" w:eastAsia="Times New Roman" w:hAnsiTheme="majorHAnsi" w:cs="Helvetica"/>
          <w:color w:val="000000"/>
          <w:sz w:val="24"/>
          <w:szCs w:val="24"/>
        </w:rPr>
        <w:t>excluding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water (</w:t>
      </w:r>
      <w:r w:rsidR="006023BE">
        <w:rPr>
          <w:rFonts w:asciiTheme="majorHAnsi" w:eastAsia="Times New Roman" w:hAnsiTheme="majorHAnsi" w:cs="Helvetica"/>
          <w:color w:val="000000"/>
          <w:sz w:val="24"/>
          <w:szCs w:val="24"/>
        </w:rPr>
        <w:t>4.15</w:t>
      </w:r>
      <w:r w:rsidR="00F17C25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</w:t>
      </w:r>
      <w:r w:rsidR="0058724C">
        <w:rPr>
          <w:rFonts w:asciiTheme="majorHAnsi" w:eastAsia="Times New Roman" w:hAnsiTheme="majorHAnsi" w:cs="Helvetica"/>
          <w:color w:val="000000"/>
          <w:sz w:val="24"/>
          <w:szCs w:val="24"/>
        </w:rPr>
        <w:t>–</w:t>
      </w:r>
      <w:r w:rsidR="00F17C25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</w:t>
      </w:r>
      <w:r w:rsidR="006023BE">
        <w:rPr>
          <w:rFonts w:asciiTheme="majorHAnsi" w:eastAsia="Times New Roman" w:hAnsiTheme="majorHAnsi" w:cs="Helvetica"/>
          <w:color w:val="000000"/>
          <w:sz w:val="24"/>
          <w:szCs w:val="24"/>
        </w:rPr>
        <w:t>5.15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ppm)</w:t>
      </w:r>
      <w:r w:rsidR="00F17C25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 </w:t>
      </w:r>
      <w:r>
        <w:rPr>
          <w:rFonts w:asciiTheme="majorHAnsi" w:eastAsia="Times New Roman" w:hAnsiTheme="majorHAnsi" w:cs="Helvetica"/>
          <w:color w:val="000000"/>
          <w:sz w:val="24"/>
          <w:szCs w:val="24"/>
        </w:rPr>
        <w:t>using intelligent binning width of 0.04 ppm and 50% looseness factor</w:t>
      </w:r>
      <w:r w:rsidRPr="0035015E">
        <w:rPr>
          <w:rFonts w:asciiTheme="majorHAnsi" w:eastAsia="Times New Roman" w:hAnsiTheme="majorHAnsi" w:cs="Helvetica"/>
          <w:color w:val="000000"/>
          <w:sz w:val="24"/>
          <w:szCs w:val="24"/>
        </w:rPr>
        <w:t xml:space="preserve">. </w:t>
      </w:r>
      <w:r w:rsidRPr="00D95310">
        <w:rPr>
          <w:rFonts w:ascii="Cambria" w:eastAsia="Times New Roman" w:hAnsi="Cambria" w:cs="Helvetica"/>
          <w:color w:val="000000"/>
          <w:sz w:val="24"/>
          <w:szCs w:val="24"/>
        </w:rPr>
        <w:t xml:space="preserve">Integrals of each of the bins were normalized to </w:t>
      </w:r>
      <w:ins w:id="41" w:author="Pathmasiri, Wimal" w:date="2015-06-26T07:09:00Z">
        <w:r w:rsidR="00C83476">
          <w:rPr>
            <w:rFonts w:ascii="Cambria" w:eastAsia="Times New Roman" w:hAnsi="Cambria" w:cs="Helvetica"/>
            <w:color w:val="000000"/>
            <w:sz w:val="24"/>
            <w:szCs w:val="24"/>
          </w:rPr>
          <w:t xml:space="preserve">the </w:t>
        </w:r>
      </w:ins>
      <w:r w:rsidRPr="00D95310">
        <w:rPr>
          <w:rFonts w:ascii="Cambria" w:eastAsia="Times New Roman" w:hAnsi="Cambria" w:cs="Helvetica"/>
          <w:color w:val="000000"/>
          <w:sz w:val="24"/>
          <w:szCs w:val="24"/>
        </w:rPr>
        <w:t xml:space="preserve">total integral of each of the spectrum. </w:t>
      </w:r>
    </w:p>
    <w:p w14:paraId="3621AAD6" w14:textId="3A294EEA" w:rsidR="00B15AE4" w:rsidRPr="00D95310" w:rsidRDefault="00317E11" w:rsidP="00D84E74">
      <w:pPr>
        <w:jc w:val="both"/>
        <w:rPr>
          <w:rFonts w:ascii="Cambria" w:hAnsi="Cambria" w:cstheme="majorBidi"/>
          <w:sz w:val="24"/>
          <w:szCs w:val="24"/>
        </w:rPr>
      </w:pPr>
      <w:ins w:id="42" w:author="Mercier, Kelly" w:date="2015-06-26T10:30:00Z">
        <w:r>
          <w:rPr>
            <w:rFonts w:ascii="Cambria" w:eastAsia="Times New Roman" w:hAnsi="Cambria" w:cs="Helvetica"/>
            <w:color w:val="000000"/>
            <w:sz w:val="24"/>
            <w:szCs w:val="24"/>
          </w:rPr>
          <w:t xml:space="preserve">There were </w:t>
        </w:r>
      </w:ins>
      <w:ins w:id="43" w:author="Mercier, Kelly" w:date="2015-06-26T10:31:00Z">
        <w:r>
          <w:rPr>
            <w:rFonts w:ascii="Cambria" w:eastAsia="Times New Roman" w:hAnsi="Cambria" w:cs="Helvetica"/>
            <w:color w:val="000000"/>
            <w:sz w:val="24"/>
            <w:szCs w:val="24"/>
          </w:rPr>
          <w:t>four</w:t>
        </w:r>
      </w:ins>
      <w:ins w:id="44" w:author="Mercier, Kelly" w:date="2015-06-26T10:30:00Z">
        <w:r>
          <w:rPr>
            <w:rFonts w:ascii="Cambria" w:eastAsia="Times New Roman" w:hAnsi="Cambria" w:cs="Helvetica"/>
            <w:color w:val="000000"/>
            <w:sz w:val="24"/>
            <w:szCs w:val="24"/>
          </w:rPr>
          <w:t xml:space="preserve"> samples noted to be potentially EDTA plasma, rather than heparinized. These samples are noted in the binned data spreadsheet and were excluded from the analysis.</w:t>
        </w:r>
      </w:ins>
    </w:p>
    <w:p w14:paraId="5CDFD950" w14:textId="77777777" w:rsidR="00BB02E7" w:rsidRPr="00C35F5F" w:rsidRDefault="00BB02E7" w:rsidP="00C35F5F"/>
    <w:sectPr w:rsidR="00BB02E7" w:rsidRPr="00C35F5F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thmasiri, Wimal">
    <w15:presenceInfo w15:providerId="AD" w15:userId="S-1-5-21-2101533902-423532799-1776743176-3104"/>
  </w15:person>
  <w15:person w15:author="Mercier, Kelly">
    <w15:presenceInfo w15:providerId="AD" w15:userId="S-1-5-21-2101533902-423532799-1776743176-108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E7"/>
    <w:rsid w:val="00045711"/>
    <w:rsid w:val="00051C93"/>
    <w:rsid w:val="00085652"/>
    <w:rsid w:val="000868E3"/>
    <w:rsid w:val="00094C09"/>
    <w:rsid w:val="000D630A"/>
    <w:rsid w:val="000E5A1F"/>
    <w:rsid w:val="00112163"/>
    <w:rsid w:val="001B0ACD"/>
    <w:rsid w:val="001B45BB"/>
    <w:rsid w:val="001C03ED"/>
    <w:rsid w:val="001D2605"/>
    <w:rsid w:val="001F7696"/>
    <w:rsid w:val="00244816"/>
    <w:rsid w:val="002975F2"/>
    <w:rsid w:val="002F184C"/>
    <w:rsid w:val="00317E11"/>
    <w:rsid w:val="00325D7E"/>
    <w:rsid w:val="0032694E"/>
    <w:rsid w:val="00347FE9"/>
    <w:rsid w:val="0035015E"/>
    <w:rsid w:val="00365455"/>
    <w:rsid w:val="00375960"/>
    <w:rsid w:val="0038215E"/>
    <w:rsid w:val="003A0A46"/>
    <w:rsid w:val="003A27B9"/>
    <w:rsid w:val="003B241D"/>
    <w:rsid w:val="003B786B"/>
    <w:rsid w:val="003D7803"/>
    <w:rsid w:val="00401133"/>
    <w:rsid w:val="00404342"/>
    <w:rsid w:val="00432BD2"/>
    <w:rsid w:val="00446FF3"/>
    <w:rsid w:val="00482B07"/>
    <w:rsid w:val="00486056"/>
    <w:rsid w:val="00487812"/>
    <w:rsid w:val="004B442C"/>
    <w:rsid w:val="005077C7"/>
    <w:rsid w:val="0055209F"/>
    <w:rsid w:val="005611BD"/>
    <w:rsid w:val="0057063B"/>
    <w:rsid w:val="00571592"/>
    <w:rsid w:val="0058724C"/>
    <w:rsid w:val="00590DE0"/>
    <w:rsid w:val="00591A3C"/>
    <w:rsid w:val="00592281"/>
    <w:rsid w:val="00597CA7"/>
    <w:rsid w:val="00601882"/>
    <w:rsid w:val="006023BE"/>
    <w:rsid w:val="00614A8E"/>
    <w:rsid w:val="00662299"/>
    <w:rsid w:val="00694892"/>
    <w:rsid w:val="006A5395"/>
    <w:rsid w:val="006C5538"/>
    <w:rsid w:val="006C7A41"/>
    <w:rsid w:val="006D20D4"/>
    <w:rsid w:val="006E019B"/>
    <w:rsid w:val="006E7E06"/>
    <w:rsid w:val="006F4E71"/>
    <w:rsid w:val="007379F9"/>
    <w:rsid w:val="007E4FDF"/>
    <w:rsid w:val="007E50F8"/>
    <w:rsid w:val="007F5F30"/>
    <w:rsid w:val="00885CF3"/>
    <w:rsid w:val="008E6C38"/>
    <w:rsid w:val="008F154E"/>
    <w:rsid w:val="00917F7D"/>
    <w:rsid w:val="00930460"/>
    <w:rsid w:val="0095517C"/>
    <w:rsid w:val="00956172"/>
    <w:rsid w:val="009706A4"/>
    <w:rsid w:val="00974C0C"/>
    <w:rsid w:val="0099270D"/>
    <w:rsid w:val="009A26B7"/>
    <w:rsid w:val="00A0127E"/>
    <w:rsid w:val="00A17815"/>
    <w:rsid w:val="00A47130"/>
    <w:rsid w:val="00A61A54"/>
    <w:rsid w:val="00AA3907"/>
    <w:rsid w:val="00AB3920"/>
    <w:rsid w:val="00AB4173"/>
    <w:rsid w:val="00AD3BC3"/>
    <w:rsid w:val="00AD4981"/>
    <w:rsid w:val="00AF446D"/>
    <w:rsid w:val="00AF60F3"/>
    <w:rsid w:val="00B15AE4"/>
    <w:rsid w:val="00B2031F"/>
    <w:rsid w:val="00B21258"/>
    <w:rsid w:val="00B53A36"/>
    <w:rsid w:val="00B85F45"/>
    <w:rsid w:val="00BA3B70"/>
    <w:rsid w:val="00BB02E7"/>
    <w:rsid w:val="00BB29C8"/>
    <w:rsid w:val="00BD5F13"/>
    <w:rsid w:val="00C35F5F"/>
    <w:rsid w:val="00C37823"/>
    <w:rsid w:val="00C51CB1"/>
    <w:rsid w:val="00C74C84"/>
    <w:rsid w:val="00C83476"/>
    <w:rsid w:val="00C85306"/>
    <w:rsid w:val="00C9090E"/>
    <w:rsid w:val="00C94FC4"/>
    <w:rsid w:val="00CA2989"/>
    <w:rsid w:val="00CA4F85"/>
    <w:rsid w:val="00CC6924"/>
    <w:rsid w:val="00CE1BBB"/>
    <w:rsid w:val="00CE26FD"/>
    <w:rsid w:val="00D2293D"/>
    <w:rsid w:val="00D23C34"/>
    <w:rsid w:val="00D714BD"/>
    <w:rsid w:val="00D84E74"/>
    <w:rsid w:val="00DF5075"/>
    <w:rsid w:val="00E0247F"/>
    <w:rsid w:val="00E3187E"/>
    <w:rsid w:val="00E41AD8"/>
    <w:rsid w:val="00E41F21"/>
    <w:rsid w:val="00E43430"/>
    <w:rsid w:val="00E85B8A"/>
    <w:rsid w:val="00EA1031"/>
    <w:rsid w:val="00EC6788"/>
    <w:rsid w:val="00ED7483"/>
    <w:rsid w:val="00EE5F7D"/>
    <w:rsid w:val="00EE7191"/>
    <w:rsid w:val="00F152E0"/>
    <w:rsid w:val="00F17C25"/>
    <w:rsid w:val="00F51F39"/>
    <w:rsid w:val="00F57275"/>
    <w:rsid w:val="00FA050E"/>
    <w:rsid w:val="00FB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767D01"/>
  <w15:docId w15:val="{05FBDCC6-59BC-4225-9F0F-80E05F2E7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F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D5F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D5F13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0EC24-AB4B-4DA9-8AA7-6408CEDDF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Novokhatny, Andrew (Contractor)</dc:creator>
  <cp:lastModifiedBy>Pathmasiri, Wimal</cp:lastModifiedBy>
  <cp:revision>35</cp:revision>
  <cp:lastPrinted>2014-05-14T15:55:00Z</cp:lastPrinted>
  <dcterms:created xsi:type="dcterms:W3CDTF">2014-02-25T19:11:00Z</dcterms:created>
  <dcterms:modified xsi:type="dcterms:W3CDTF">2015-06-26T17:21:00Z</dcterms:modified>
</cp:coreProperties>
</file>